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6B20F04B" w:rsidR="00BC5D9D" w:rsidRDefault="00BC5D9D" w:rsidP="00BC5D9D">
      <w:pPr>
        <w:pStyle w:val="8"/>
        <w:tabs>
          <w:tab w:val="center" w:pos="4513"/>
        </w:tabs>
        <w:suppressAutoHyphens/>
        <w:spacing w:line="240" w:lineRule="auto"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780F28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B1AE3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3.20</w:t>
      </w:r>
      <w:r w:rsidR="00DC5746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D</w:t>
      </w: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DC5746" w:rsidRPr="008B1AE3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 xml:space="preserve">SAMPLE </w:t>
      </w:r>
      <w:r w:rsidR="00DC5746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TEMPLATE FOR MANNING SCHEDULE</w:t>
      </w:r>
    </w:p>
    <w:p w14:paraId="69AF5685" w14:textId="21109DD7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  <w:r>
        <w:tab/>
      </w:r>
      <w:r>
        <w:tab/>
      </w:r>
      <w:r>
        <w:tab/>
      </w:r>
      <w:r w:rsidRPr="00DC5746">
        <w:rPr>
          <w:rFonts w:eastAsia="新細明體"/>
          <w:color w:val="339966"/>
          <w:sz w:val="24"/>
          <w:szCs w:val="24"/>
          <w:lang w:eastAsia="zh-HK"/>
        </w:rPr>
        <w:t>(to be updated from time to time)</w:t>
      </w:r>
    </w:p>
    <w:p w14:paraId="15840FA2" w14:textId="0658869F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0D31258B" w14:textId="317A01ED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30A8BAAD" w14:textId="540E4B50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436C10B2" w14:textId="23C9498B" w:rsidR="00DC5746" w:rsidRDefault="00DC5746" w:rsidP="00DC5746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7C171AE8" w14:textId="77777777" w:rsidR="00DC5746" w:rsidRPr="00DC5746" w:rsidRDefault="00DC5746" w:rsidP="00DC5746"/>
    <w:p w14:paraId="79B9BFF0" w14:textId="20FB9961" w:rsidR="00BC5D9D" w:rsidRPr="00780F28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780F28">
        <w:rPr>
          <w:bCs/>
          <w:color w:val="339966"/>
          <w:sz w:val="24"/>
          <w:szCs w:val="24"/>
        </w:rPr>
        <w:tab/>
      </w:r>
      <w:r w:rsidR="00CF10A6" w:rsidRPr="00780F28">
        <w:rPr>
          <w:b/>
          <w:color w:val="339966"/>
          <w:sz w:val="24"/>
          <w:szCs w:val="24"/>
        </w:rPr>
        <w:tab/>
      </w:r>
    </w:p>
    <w:p w14:paraId="6831BBB8" w14:textId="0D81A69C" w:rsidR="001E2EC7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  <w:ins w:id="0" w:author="Ben HH CHAN" w:date="2020-09-28T18:07:00Z">
        <w:r>
          <w:rPr>
            <w:noProof/>
            <w:lang w:val="en-US"/>
          </w:rPr>
          <w:drawing>
            <wp:inline distT="0" distB="0" distL="0" distR="0" wp14:anchorId="3A82AD9D" wp14:editId="23F46D19">
              <wp:extent cx="6294755" cy="2549047"/>
              <wp:effectExtent l="6033" t="0" r="0" b="0"/>
              <wp:docPr id="17" name="圖片 17" descr="D:\Users\bhhchan\AppData\Local\Microsoft\Windows\INetCache\Content.Word\Manning Schedule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D:\Users\bhhchan\AppData\Local\Microsoft\Windows\INetCache\Content.Word\Manning Schedule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689" t="3531" r="5573" b="44028"/>
                      <a:stretch>
                        <a:fillRect/>
                      </a:stretch>
                    </pic:blipFill>
                    <pic:spPr bwMode="auto">
                      <a:xfrm rot="-5400000">
                        <a:off x="0" y="0"/>
                        <a:ext cx="6294755" cy="254904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41E172B5" w14:textId="00FA60E6" w:rsidR="00DC5746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</w:p>
    <w:p w14:paraId="2064148C" w14:textId="1C3F498A" w:rsidR="00DC5746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  <w:r w:rsidRPr="00AE06D5">
        <w:rPr>
          <w:rFonts w:eastAsia="新細明體"/>
          <w:noProof/>
          <w:szCs w:val="24"/>
          <w:lang w:val="en-US"/>
        </w:rPr>
        <w:lastRenderedPageBreak/>
        <w:drawing>
          <wp:inline distT="0" distB="0" distL="0" distR="0" wp14:anchorId="33A2FC40" wp14:editId="0EB3FA2C">
            <wp:extent cx="6188674" cy="8543925"/>
            <wp:effectExtent l="0" t="0" r="317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58"/>
                    <a:stretch/>
                  </pic:blipFill>
                  <pic:spPr bwMode="auto">
                    <a:xfrm>
                      <a:off x="0" y="0"/>
                      <a:ext cx="6188710" cy="854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F502DB" w14:textId="576A822B" w:rsidR="00DC5746" w:rsidRDefault="00DC5746" w:rsidP="00DC5746">
      <w:pPr>
        <w:overflowPunct/>
        <w:autoSpaceDE/>
        <w:autoSpaceDN/>
        <w:adjustRightInd/>
        <w:jc w:val="center"/>
        <w:textAlignment w:val="auto"/>
        <w:rPr>
          <w:color w:val="339966"/>
          <w:sz w:val="24"/>
          <w:szCs w:val="24"/>
          <w:lang w:eastAsia="zh-HK"/>
        </w:rPr>
      </w:pPr>
      <w:bookmarkStart w:id="1" w:name="_GoBack"/>
      <w:r w:rsidRPr="00AE06D5">
        <w:rPr>
          <w:rFonts w:eastAsia="新細明體"/>
          <w:noProof/>
          <w:szCs w:val="24"/>
          <w:lang w:val="en-US"/>
        </w:rPr>
        <w:lastRenderedPageBreak/>
        <w:drawing>
          <wp:inline distT="0" distB="0" distL="0" distR="0" wp14:anchorId="2C108B28" wp14:editId="11B747B7">
            <wp:extent cx="6188710" cy="8223923"/>
            <wp:effectExtent l="0" t="0" r="2540" b="571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223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sectPr w:rsidR="00DC5746" w:rsidSect="00830D16">
      <w:headerReference w:type="default" r:id="rId11"/>
      <w:footerReference w:type="default" r:id="rId12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9EFD5" w14:textId="77777777" w:rsidR="008A6BBC" w:rsidRDefault="008A6BBC">
      <w:r>
        <w:separator/>
      </w:r>
    </w:p>
  </w:endnote>
  <w:endnote w:type="continuationSeparator" w:id="0">
    <w:p w14:paraId="751E1840" w14:textId="77777777" w:rsidR="008A6BBC" w:rsidRDefault="008A6BBC">
      <w:r>
        <w:continuationSeparator/>
      </w:r>
    </w:p>
  </w:endnote>
  <w:endnote w:type="continuationNotice" w:id="1">
    <w:p w14:paraId="6155240A" w14:textId="77777777" w:rsidR="008A6BBC" w:rsidRDefault="008A6B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CBC1" w14:textId="40EA26A4" w:rsidR="005E4AE2" w:rsidRPr="00D949E2" w:rsidRDefault="005E4AE2" w:rsidP="00D949E2">
    <w:pPr>
      <w:pStyle w:val="a9"/>
      <w:jc w:val="center"/>
      <w:rPr>
        <w:color w:val="339966"/>
        <w:sz w:val="24"/>
        <w:szCs w:val="24"/>
      </w:rPr>
    </w:pPr>
    <w:r w:rsidRPr="00D949E2">
      <w:rPr>
        <w:rFonts w:hint="eastAsia"/>
        <w:color w:val="339966"/>
        <w:sz w:val="24"/>
        <w:szCs w:val="24"/>
        <w:lang w:eastAsia="zh-HK"/>
      </w:rPr>
      <w:t>Revision No. 1</w:t>
    </w:r>
    <w:r w:rsidRPr="00D949E2">
      <w:rPr>
        <w:color w:val="339966"/>
        <w:sz w:val="24"/>
        <w:szCs w:val="24"/>
        <w:lang w:eastAsia="zh-HK"/>
      </w:rPr>
      <w:t>6</w:t>
    </w:r>
    <w:r w:rsidRPr="00D949E2">
      <w:rPr>
        <w:rFonts w:hint="eastAsia"/>
        <w:color w:val="339966"/>
        <w:sz w:val="24"/>
        <w:szCs w:val="24"/>
        <w:lang w:eastAsia="zh-HK"/>
      </w:rPr>
      <w:t xml:space="preserve"> (</w:t>
    </w:r>
    <w:r w:rsidR="00D949E2" w:rsidRPr="00D949E2">
      <w:rPr>
        <w:color w:val="339966"/>
        <w:sz w:val="24"/>
        <w:szCs w:val="24"/>
        <w:lang w:eastAsia="zh-HK"/>
      </w:rPr>
      <w:t>December</w:t>
    </w:r>
    <w:r w:rsidRPr="00D949E2">
      <w:rPr>
        <w:color w:val="339966"/>
        <w:sz w:val="24"/>
        <w:szCs w:val="24"/>
        <w:lang w:eastAsia="zh-HK"/>
      </w:rPr>
      <w:t xml:space="preserve"> 2020</w:t>
    </w:r>
    <w:r w:rsidRPr="00D949E2">
      <w:rPr>
        <w:rFonts w:hint="eastAsia"/>
        <w:color w:val="339966"/>
        <w:sz w:val="24"/>
        <w:szCs w:val="24"/>
        <w:lang w:eastAsia="zh-HK"/>
      </w:rPr>
      <w:t>)</w:t>
    </w:r>
    <w:r w:rsidRPr="00D949E2">
      <w:rPr>
        <w:rFonts w:hint="eastAsia"/>
        <w:color w:val="339966"/>
        <w:sz w:val="24"/>
        <w:szCs w:val="24"/>
      </w:rPr>
      <w:tab/>
    </w:r>
    <w:sdt>
      <w:sdtPr>
        <w:rPr>
          <w:color w:val="339966"/>
          <w:sz w:val="24"/>
          <w:szCs w:val="24"/>
        </w:rPr>
        <w:id w:val="1289474570"/>
        <w:docPartObj>
          <w:docPartGallery w:val="Page Numbers (Bottom of Page)"/>
          <w:docPartUnique/>
        </w:docPartObj>
      </w:sdtPr>
      <w:sdtContent>
        <w:sdt>
          <w:sdtPr>
            <w:rPr>
              <w:color w:val="339966"/>
              <w:sz w:val="24"/>
              <w:szCs w:val="24"/>
            </w:rPr>
            <w:id w:val="997999992"/>
            <w:docPartObj>
              <w:docPartGallery w:val="Page Numbers (Bottom of Page)"/>
              <w:docPartUnique/>
            </w:docPartObj>
          </w:sdtPr>
          <w:sdtContent>
            <w:sdt>
              <w:sdtPr>
                <w:rPr>
                  <w:color w:val="339966"/>
                  <w:sz w:val="24"/>
                  <w:szCs w:val="24"/>
                </w:rPr>
                <w:id w:val="1532148808"/>
                <w:docPartObj>
                  <w:docPartGallery w:val="Page Numbers (Top of Page)"/>
                  <w:docPartUnique/>
                </w:docPartObj>
              </w:sdtPr>
              <w:sdtContent>
                <w:r w:rsidR="00D949E2" w:rsidRPr="00D949E2">
                  <w:rPr>
                    <w:color w:val="339966"/>
                    <w:sz w:val="24"/>
                    <w:szCs w:val="24"/>
                    <w:lang w:val="en-US"/>
                  </w:rPr>
                  <w:t xml:space="preserve"> </w: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begin"/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instrText>PAGE</w:instrTex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separate"/>
                </w:r>
                <w:r w:rsidR="00D949E2">
                  <w:rPr>
                    <w:bCs/>
                    <w:noProof/>
                    <w:color w:val="339966"/>
                    <w:sz w:val="24"/>
                    <w:szCs w:val="24"/>
                  </w:rPr>
                  <w:t>3</w: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end"/>
                </w:r>
                <w:r w:rsidR="00D949E2" w:rsidRPr="00D949E2">
                  <w:rPr>
                    <w:color w:val="339966"/>
                    <w:sz w:val="24"/>
                    <w:szCs w:val="24"/>
                    <w:lang w:val="en-US"/>
                  </w:rPr>
                  <w:t xml:space="preserve"> </w:t>
                </w:r>
                <w:r w:rsidR="00D949E2" w:rsidRPr="00D949E2">
                  <w:rPr>
                    <w:color w:val="339966"/>
                    <w:sz w:val="24"/>
                    <w:szCs w:val="24"/>
                    <w:lang w:val="en-US" w:eastAsia="zh-HK"/>
                  </w:rPr>
                  <w:t>of</w:t>
                </w:r>
                <w:r w:rsidR="00D949E2" w:rsidRPr="00D949E2">
                  <w:rPr>
                    <w:color w:val="339966"/>
                    <w:sz w:val="24"/>
                    <w:szCs w:val="24"/>
                    <w:lang w:val="en-US"/>
                  </w:rPr>
                  <w:t xml:space="preserve"> </w: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begin"/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instrText xml:space="preserve"> SECTIONPAGES  </w:instrTex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separate"/>
                </w:r>
                <w:r w:rsidR="00D949E2">
                  <w:rPr>
                    <w:bCs/>
                    <w:noProof/>
                    <w:color w:val="339966"/>
                    <w:sz w:val="24"/>
                    <w:szCs w:val="24"/>
                  </w:rPr>
                  <w:t>3</w:t>
                </w:r>
                <w:r w:rsidR="00D949E2" w:rsidRPr="00D949E2">
                  <w:rPr>
                    <w:bCs/>
                    <w:color w:val="339966"/>
                    <w:sz w:val="24"/>
                    <w:szCs w:val="24"/>
                  </w:rPr>
                  <w:fldChar w:fldCharType="end"/>
                </w:r>
              </w:sdtContent>
            </w:sdt>
          </w:sdtContent>
        </w:sdt>
      </w:sdtContent>
    </w:sdt>
    <w:r w:rsidR="00D949E2" w:rsidRPr="00D949E2">
      <w:rPr>
        <w:color w:val="339966"/>
        <w:sz w:val="24"/>
        <w:szCs w:val="24"/>
      </w:rPr>
      <w:tab/>
    </w:r>
    <w:r w:rsidRPr="00D949E2">
      <w:rPr>
        <w:rFonts w:hint="eastAsia"/>
        <w:color w:val="339966"/>
        <w:sz w:val="24"/>
        <w:szCs w:val="24"/>
      </w:rPr>
      <w:t xml:space="preserve">App. </w:t>
    </w:r>
    <w:r w:rsidR="00DC5746" w:rsidRPr="00D949E2">
      <w:rPr>
        <w:color w:val="339966"/>
        <w:sz w:val="24"/>
        <w:szCs w:val="24"/>
      </w:rPr>
      <w:t>3.20D</w:t>
    </w:r>
  </w:p>
  <w:p w14:paraId="5B74B1E4" w14:textId="77777777" w:rsidR="00F25218" w:rsidRPr="00D949E2" w:rsidRDefault="00F25218">
    <w:pPr>
      <w:pStyle w:val="a9"/>
      <w:rPr>
        <w:color w:val="339966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7B9B1" w14:textId="77777777" w:rsidR="008A6BBC" w:rsidRDefault="008A6BBC">
      <w:r>
        <w:separator/>
      </w:r>
    </w:p>
  </w:footnote>
  <w:footnote w:type="continuationSeparator" w:id="0">
    <w:p w14:paraId="6DC6610F" w14:textId="77777777" w:rsidR="008A6BBC" w:rsidRDefault="008A6BBC">
      <w:r>
        <w:continuationSeparator/>
      </w:r>
    </w:p>
  </w:footnote>
  <w:footnote w:type="continuationNotice" w:id="1">
    <w:p w14:paraId="36D0B6C8" w14:textId="77777777" w:rsidR="008A6BBC" w:rsidRDefault="008A6B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7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8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C313B0"/>
    <w:multiLevelType w:val="hybridMultilevel"/>
    <w:tmpl w:val="FC18C97A"/>
    <w:lvl w:ilvl="0" w:tplc="C67E5CD0">
      <w:start w:val="1"/>
      <w:numFmt w:val="bullet"/>
      <w:lvlText w:val="-"/>
      <w:lvlJc w:val="left"/>
      <w:pPr>
        <w:ind w:left="8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0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4B3F6373"/>
    <w:multiLevelType w:val="multilevel"/>
    <w:tmpl w:val="B702608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7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F14C69"/>
    <w:multiLevelType w:val="hybridMultilevel"/>
    <w:tmpl w:val="2962EF74"/>
    <w:lvl w:ilvl="0" w:tplc="C3285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30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21"/>
  </w:num>
  <w:num w:numId="13">
    <w:abstractNumId w:val="16"/>
  </w:num>
  <w:num w:numId="14">
    <w:abstractNumId w:val="17"/>
  </w:num>
  <w:num w:numId="15">
    <w:abstractNumId w:val="13"/>
  </w:num>
  <w:num w:numId="16">
    <w:abstractNumId w:val="30"/>
  </w:num>
  <w:num w:numId="17">
    <w:abstractNumId w:val="26"/>
  </w:num>
  <w:num w:numId="18">
    <w:abstractNumId w:val="11"/>
  </w:num>
  <w:num w:numId="19">
    <w:abstractNumId w:val="14"/>
  </w:num>
  <w:num w:numId="20">
    <w:abstractNumId w:val="25"/>
  </w:num>
  <w:num w:numId="21">
    <w:abstractNumId w:val="20"/>
  </w:num>
  <w:num w:numId="22">
    <w:abstractNumId w:val="10"/>
  </w:num>
  <w:num w:numId="23">
    <w:abstractNumId w:val="23"/>
  </w:num>
  <w:num w:numId="24">
    <w:abstractNumId w:val="27"/>
  </w:num>
  <w:num w:numId="25">
    <w:abstractNumId w:val="24"/>
  </w:num>
  <w:num w:numId="26">
    <w:abstractNumId w:val="18"/>
  </w:num>
  <w:num w:numId="27">
    <w:abstractNumId w:val="12"/>
  </w:num>
  <w:num w:numId="28">
    <w:abstractNumId w:val="15"/>
  </w:num>
  <w:num w:numId="29">
    <w:abstractNumId w:val="28"/>
  </w:num>
  <w:num w:numId="30">
    <w:abstractNumId w:val="19"/>
  </w:num>
  <w:num w:numId="31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 HH CHAN">
    <w15:presenceInfo w15:providerId="None" w15:userId="Ben HH CHA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intFractionalCharacterWidth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19F1"/>
    <w:rsid w:val="000E7FD6"/>
    <w:rsid w:val="000F30D6"/>
    <w:rsid w:val="000F35D4"/>
    <w:rsid w:val="00105F67"/>
    <w:rsid w:val="00113E57"/>
    <w:rsid w:val="00114C45"/>
    <w:rsid w:val="001173C4"/>
    <w:rsid w:val="00117C10"/>
    <w:rsid w:val="00123420"/>
    <w:rsid w:val="0013646B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459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463D7"/>
    <w:rsid w:val="002540BE"/>
    <w:rsid w:val="00254779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300269"/>
    <w:rsid w:val="00303DE7"/>
    <w:rsid w:val="0030413F"/>
    <w:rsid w:val="00304D37"/>
    <w:rsid w:val="00314AEE"/>
    <w:rsid w:val="00314DE0"/>
    <w:rsid w:val="00315442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FE0"/>
    <w:rsid w:val="005B31E0"/>
    <w:rsid w:val="005D103A"/>
    <w:rsid w:val="005D685C"/>
    <w:rsid w:val="005E4AE2"/>
    <w:rsid w:val="005E4FD9"/>
    <w:rsid w:val="005E6A52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94E47"/>
    <w:rsid w:val="006B0827"/>
    <w:rsid w:val="006B3CB2"/>
    <w:rsid w:val="006C30F9"/>
    <w:rsid w:val="006C7FFD"/>
    <w:rsid w:val="006D0F87"/>
    <w:rsid w:val="006E7F95"/>
    <w:rsid w:val="007006F7"/>
    <w:rsid w:val="00700AE1"/>
    <w:rsid w:val="0071129C"/>
    <w:rsid w:val="0071314E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0F28"/>
    <w:rsid w:val="00786FC1"/>
    <w:rsid w:val="00790A98"/>
    <w:rsid w:val="00796A4D"/>
    <w:rsid w:val="007B71B2"/>
    <w:rsid w:val="007C05B6"/>
    <w:rsid w:val="007C751C"/>
    <w:rsid w:val="007C7CDA"/>
    <w:rsid w:val="007D57A2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A6BBC"/>
    <w:rsid w:val="008B1AE3"/>
    <w:rsid w:val="008B3461"/>
    <w:rsid w:val="008B7EFB"/>
    <w:rsid w:val="008C46A9"/>
    <w:rsid w:val="008C64C2"/>
    <w:rsid w:val="008C6766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517FB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F5CBB"/>
    <w:rsid w:val="00A0520E"/>
    <w:rsid w:val="00A10016"/>
    <w:rsid w:val="00A111BA"/>
    <w:rsid w:val="00A115EB"/>
    <w:rsid w:val="00A21972"/>
    <w:rsid w:val="00A22BC6"/>
    <w:rsid w:val="00A334E4"/>
    <w:rsid w:val="00A34127"/>
    <w:rsid w:val="00A352C7"/>
    <w:rsid w:val="00A4147A"/>
    <w:rsid w:val="00A44574"/>
    <w:rsid w:val="00A52D3E"/>
    <w:rsid w:val="00A53DF4"/>
    <w:rsid w:val="00A80E39"/>
    <w:rsid w:val="00A831E8"/>
    <w:rsid w:val="00A83AC5"/>
    <w:rsid w:val="00A946BB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5B6A"/>
    <w:rsid w:val="00B6745F"/>
    <w:rsid w:val="00B74723"/>
    <w:rsid w:val="00B757BE"/>
    <w:rsid w:val="00B80C73"/>
    <w:rsid w:val="00B85152"/>
    <w:rsid w:val="00B90E9F"/>
    <w:rsid w:val="00BA3F6D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06D72"/>
    <w:rsid w:val="00D336D9"/>
    <w:rsid w:val="00D40B03"/>
    <w:rsid w:val="00D4293B"/>
    <w:rsid w:val="00D462A7"/>
    <w:rsid w:val="00D53657"/>
    <w:rsid w:val="00D60A86"/>
    <w:rsid w:val="00D60BB4"/>
    <w:rsid w:val="00D649EE"/>
    <w:rsid w:val="00D73FA2"/>
    <w:rsid w:val="00D74A87"/>
    <w:rsid w:val="00D820D8"/>
    <w:rsid w:val="00D949E2"/>
    <w:rsid w:val="00D95170"/>
    <w:rsid w:val="00DB266C"/>
    <w:rsid w:val="00DB32C7"/>
    <w:rsid w:val="00DC00CE"/>
    <w:rsid w:val="00DC14BE"/>
    <w:rsid w:val="00DC5746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BC"/>
    <w:rsid w:val="00FE76E8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link w:val="aa"/>
    <w:uiPriority w:val="99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b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c">
    <w:name w:val="Plain Text"/>
    <w:basedOn w:val="a1"/>
    <w:rPr>
      <w:rFonts w:ascii="細明體" w:hAnsi="Courier New"/>
      <w:sz w:val="24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f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0">
    <w:name w:val="Body Text First Indent"/>
    <w:basedOn w:val="af"/>
    <w:pPr>
      <w:ind w:firstLine="210"/>
    </w:pPr>
  </w:style>
  <w:style w:type="paragraph" w:styleId="af1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1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2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3">
    <w:name w:val="table of authorities"/>
    <w:basedOn w:val="a1"/>
    <w:next w:val="a1"/>
    <w:semiHidden/>
    <w:pPr>
      <w:ind w:left="480"/>
    </w:pPr>
  </w:style>
  <w:style w:type="paragraph" w:styleId="af4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5">
    <w:name w:val="index heading"/>
    <w:basedOn w:val="a1"/>
    <w:next w:val="11"/>
    <w:semiHidden/>
    <w:rPr>
      <w:rFonts w:ascii="Arial" w:hAnsi="Arial"/>
      <w:b/>
    </w:rPr>
  </w:style>
  <w:style w:type="paragraph" w:styleId="af6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7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8">
    <w:name w:val="Salutation"/>
    <w:basedOn w:val="a1"/>
    <w:next w:val="a1"/>
  </w:style>
  <w:style w:type="paragraph" w:styleId="af9">
    <w:name w:val="envelope return"/>
    <w:basedOn w:val="a1"/>
    <w:pPr>
      <w:snapToGrid w:val="0"/>
    </w:pPr>
    <w:rPr>
      <w:rFonts w:ascii="Arial" w:hAnsi="Arial"/>
    </w:rPr>
  </w:style>
  <w:style w:type="paragraph" w:styleId="afa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b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c">
    <w:name w:val="endnote text"/>
    <w:basedOn w:val="a1"/>
    <w:semiHidden/>
    <w:pPr>
      <w:snapToGrid w:val="0"/>
    </w:pPr>
  </w:style>
  <w:style w:type="paragraph" w:styleId="afd">
    <w:name w:val="Closing"/>
    <w:basedOn w:val="a1"/>
    <w:next w:val="a1"/>
    <w:pPr>
      <w:ind w:left="4320"/>
    </w:pPr>
  </w:style>
  <w:style w:type="paragraph" w:styleId="afe">
    <w:name w:val="footnote text"/>
    <w:basedOn w:val="a1"/>
    <w:semiHidden/>
    <w:pPr>
      <w:snapToGrid w:val="0"/>
    </w:pPr>
  </w:style>
  <w:style w:type="paragraph" w:styleId="aff">
    <w:name w:val="annotation text"/>
    <w:basedOn w:val="a1"/>
    <w:semiHidden/>
  </w:style>
  <w:style w:type="paragraph" w:styleId="aff0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1">
    <w:name w:val="table of figures"/>
    <w:basedOn w:val="a1"/>
    <w:next w:val="a1"/>
    <w:semiHidden/>
    <w:pPr>
      <w:ind w:left="960" w:hanging="480"/>
    </w:pPr>
  </w:style>
  <w:style w:type="paragraph" w:styleId="aff2">
    <w:name w:val="caption"/>
    <w:basedOn w:val="a1"/>
    <w:next w:val="a1"/>
    <w:qFormat/>
    <w:pPr>
      <w:spacing w:before="120" w:after="120"/>
    </w:pPr>
  </w:style>
  <w:style w:type="paragraph" w:styleId="aff3">
    <w:name w:val="Signature"/>
    <w:basedOn w:val="a1"/>
    <w:pPr>
      <w:ind w:left="4320"/>
    </w:pPr>
  </w:style>
  <w:style w:type="table" w:styleId="aff4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1"/>
    <w:link w:val="aff6"/>
    <w:uiPriority w:val="34"/>
    <w:qFormat/>
    <w:rsid w:val="00D462A7"/>
    <w:pPr>
      <w:ind w:leftChars="200" w:left="480"/>
    </w:pPr>
  </w:style>
  <w:style w:type="paragraph" w:styleId="aff7">
    <w:name w:val="Balloon Text"/>
    <w:basedOn w:val="a1"/>
    <w:link w:val="aff8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8">
    <w:name w:val="註解方塊文字 字元"/>
    <w:basedOn w:val="a3"/>
    <w:link w:val="aff7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6">
    <w:name w:val="清單段落 字元"/>
    <w:basedOn w:val="a3"/>
    <w:link w:val="aff5"/>
    <w:uiPriority w:val="34"/>
    <w:rsid w:val="0089739D"/>
    <w:rPr>
      <w:rFonts w:eastAsia="細明體"/>
      <w:lang w:val="en-GB"/>
    </w:rPr>
  </w:style>
  <w:style w:type="character" w:customStyle="1" w:styleId="aa">
    <w:name w:val="頁尾 字元"/>
    <w:basedOn w:val="a3"/>
    <w:link w:val="a9"/>
    <w:uiPriority w:val="99"/>
    <w:rsid w:val="00D949E2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2237B-B322-494C-B36E-D783CCCC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</Template>
  <TotalTime>69</TotalTime>
  <Pages>3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23</cp:revision>
  <cp:lastPrinted>2017-01-05T12:28:00Z</cp:lastPrinted>
  <dcterms:created xsi:type="dcterms:W3CDTF">2017-01-09T03:51:00Z</dcterms:created>
  <dcterms:modified xsi:type="dcterms:W3CDTF">2020-10-12T10:11:00Z</dcterms:modified>
</cp:coreProperties>
</file>